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4BC97971" w14:textId="77777777" w:rsidTr="00F320AA">
        <w:trPr>
          <w:cantSplit/>
        </w:trPr>
        <w:tc>
          <w:tcPr>
            <w:tcW w:w="1418" w:type="dxa"/>
            <w:vAlign w:val="center"/>
          </w:tcPr>
          <w:p w14:paraId="10523BC6" w14:textId="77777777" w:rsidR="00F320AA" w:rsidRPr="00DF23FC" w:rsidRDefault="00F320AA" w:rsidP="00F320AA">
            <w:pPr>
              <w:spacing w:before="0"/>
              <w:rPr>
                <w:rFonts w:ascii="Verdana" w:hAnsi="Verdana"/>
                <w:position w:val="6"/>
              </w:rPr>
            </w:pPr>
            <w:r>
              <w:rPr>
                <w:noProof/>
                <w:lang w:val="en-US"/>
              </w:rPr>
              <w:drawing>
                <wp:inline distT="0" distB="0" distL="0" distR="0" wp14:anchorId="575210DD" wp14:editId="025DD2C5">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DCBD8BF"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5046EB9B" w14:textId="77777777" w:rsidR="00F320AA" w:rsidRDefault="00F320AA" w:rsidP="00F320AA">
            <w:pPr>
              <w:spacing w:before="0" w:line="240" w:lineRule="atLeast"/>
            </w:pPr>
            <w:r>
              <w:rPr>
                <w:noProof/>
              </w:rPr>
              <w:drawing>
                <wp:inline distT="0" distB="0" distL="0" distR="0" wp14:anchorId="646B72EE" wp14:editId="09250A7B">
                  <wp:extent cx="768096" cy="96012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3732" cy="979665"/>
                          </a:xfrm>
                          <a:prstGeom prst="rect">
                            <a:avLst/>
                          </a:prstGeom>
                          <a:noFill/>
                          <a:ln>
                            <a:noFill/>
                          </a:ln>
                        </pic:spPr>
                      </pic:pic>
                    </a:graphicData>
                  </a:graphic>
                </wp:inline>
              </w:drawing>
            </w:r>
          </w:p>
        </w:tc>
      </w:tr>
      <w:tr w:rsidR="00A066F1" w:rsidRPr="00617BE4" w14:paraId="786E7C5F" w14:textId="77777777">
        <w:trPr>
          <w:cantSplit/>
        </w:trPr>
        <w:tc>
          <w:tcPr>
            <w:tcW w:w="6911" w:type="dxa"/>
            <w:gridSpan w:val="2"/>
            <w:tcBorders>
              <w:bottom w:val="single" w:sz="12" w:space="0" w:color="auto"/>
            </w:tcBorders>
          </w:tcPr>
          <w:p w14:paraId="0B44BF9E"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6777C286" w14:textId="77777777" w:rsidR="00A066F1" w:rsidRPr="00617BE4" w:rsidRDefault="00A066F1" w:rsidP="00A066F1">
            <w:pPr>
              <w:spacing w:before="0" w:line="240" w:lineRule="atLeast"/>
              <w:rPr>
                <w:rFonts w:ascii="Verdana" w:hAnsi="Verdana"/>
                <w:szCs w:val="24"/>
              </w:rPr>
            </w:pPr>
          </w:p>
        </w:tc>
      </w:tr>
      <w:tr w:rsidR="00A066F1" w:rsidRPr="00C324A8" w14:paraId="3D9E13CD" w14:textId="77777777">
        <w:trPr>
          <w:cantSplit/>
        </w:trPr>
        <w:tc>
          <w:tcPr>
            <w:tcW w:w="6911" w:type="dxa"/>
            <w:gridSpan w:val="2"/>
            <w:tcBorders>
              <w:top w:val="single" w:sz="12" w:space="0" w:color="auto"/>
            </w:tcBorders>
          </w:tcPr>
          <w:p w14:paraId="41A645B8"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22CD6B67" w14:textId="77777777" w:rsidR="00A066F1" w:rsidRPr="00C324A8" w:rsidRDefault="00A066F1" w:rsidP="00A066F1">
            <w:pPr>
              <w:spacing w:before="0" w:line="240" w:lineRule="atLeast"/>
              <w:rPr>
                <w:rFonts w:ascii="Verdana" w:hAnsi="Verdana"/>
                <w:sz w:val="20"/>
              </w:rPr>
            </w:pPr>
          </w:p>
        </w:tc>
      </w:tr>
      <w:tr w:rsidR="00A066F1" w:rsidRPr="006C2F4D" w14:paraId="5BBC0D88" w14:textId="77777777">
        <w:trPr>
          <w:cantSplit/>
          <w:trHeight w:val="23"/>
        </w:trPr>
        <w:tc>
          <w:tcPr>
            <w:tcW w:w="6911" w:type="dxa"/>
            <w:gridSpan w:val="2"/>
            <w:shd w:val="clear" w:color="auto" w:fill="auto"/>
          </w:tcPr>
          <w:p w14:paraId="746A80F4"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34E1F68B" w14:textId="2548D1BB" w:rsidR="00A066F1" w:rsidRPr="006C2F4D" w:rsidRDefault="006C2F4D" w:rsidP="00AA666F">
            <w:pPr>
              <w:tabs>
                <w:tab w:val="left" w:pos="851"/>
              </w:tabs>
              <w:spacing w:before="0" w:line="240" w:lineRule="atLeast"/>
              <w:rPr>
                <w:rFonts w:ascii="Verdana" w:hAnsi="Verdana"/>
                <w:sz w:val="20"/>
                <w:lang w:val="it-CH"/>
              </w:rPr>
            </w:pPr>
            <w:r w:rsidRPr="006C2F4D">
              <w:rPr>
                <w:rFonts w:ascii="Verdana" w:hAnsi="Verdana"/>
                <w:b/>
                <w:sz w:val="20"/>
                <w:lang w:val="it-CH"/>
              </w:rPr>
              <w:t xml:space="preserve">Doc. </w:t>
            </w:r>
            <w:proofErr w:type="gramStart"/>
            <w:r w:rsidRPr="006C2F4D">
              <w:rPr>
                <w:rFonts w:ascii="Verdana" w:hAnsi="Verdana"/>
                <w:b/>
                <w:sz w:val="20"/>
                <w:lang w:val="it-CH"/>
              </w:rPr>
              <w:t>CPG(</w:t>
            </w:r>
            <w:proofErr w:type="gramEnd"/>
            <w:r w:rsidRPr="006C2F4D">
              <w:rPr>
                <w:rFonts w:ascii="Verdana" w:hAnsi="Verdana"/>
                <w:b/>
                <w:sz w:val="20"/>
                <w:lang w:val="it-CH"/>
              </w:rPr>
              <w:t>23)0</w:t>
            </w:r>
            <w:r w:rsidR="006170E7">
              <w:rPr>
                <w:rFonts w:ascii="Verdana" w:hAnsi="Verdana"/>
                <w:b/>
                <w:sz w:val="20"/>
                <w:lang w:val="it-CH"/>
              </w:rPr>
              <w:t>36</w:t>
            </w:r>
            <w:r w:rsidRPr="006C2F4D">
              <w:rPr>
                <w:rFonts w:ascii="Verdana" w:hAnsi="Verdana"/>
                <w:b/>
                <w:sz w:val="20"/>
                <w:lang w:val="it-CH"/>
              </w:rPr>
              <w:t xml:space="preserve"> ANNEX </w:t>
            </w:r>
            <w:r>
              <w:rPr>
                <w:rFonts w:ascii="Verdana" w:hAnsi="Verdana"/>
                <w:b/>
                <w:sz w:val="20"/>
                <w:lang w:val="it-CH"/>
              </w:rPr>
              <w:t>V 22D1</w:t>
            </w:r>
            <w:r>
              <w:rPr>
                <w:rFonts w:ascii="Verdana" w:hAnsi="Verdana"/>
                <w:b/>
                <w:sz w:val="20"/>
                <w:lang w:val="it-CH"/>
              </w:rPr>
              <w:br/>
            </w:r>
            <w:r w:rsidR="00E55816" w:rsidRPr="006C2F4D">
              <w:rPr>
                <w:rFonts w:ascii="Verdana" w:hAnsi="Verdana"/>
                <w:b/>
                <w:sz w:val="20"/>
                <w:lang w:val="it-CH"/>
              </w:rPr>
              <w:t>Addendum 4 to</w:t>
            </w:r>
            <w:r w:rsidR="00E55816" w:rsidRPr="006C2F4D">
              <w:rPr>
                <w:rFonts w:ascii="Verdana" w:hAnsi="Verdana"/>
                <w:b/>
                <w:sz w:val="20"/>
                <w:lang w:val="it-CH"/>
              </w:rPr>
              <w:br/>
            </w:r>
            <w:proofErr w:type="spellStart"/>
            <w:r w:rsidR="00E55816" w:rsidRPr="006C2F4D">
              <w:rPr>
                <w:rFonts w:ascii="Verdana" w:hAnsi="Verdana"/>
                <w:b/>
                <w:sz w:val="20"/>
                <w:lang w:val="it-CH"/>
              </w:rPr>
              <w:t>Document</w:t>
            </w:r>
            <w:proofErr w:type="spellEnd"/>
            <w:r w:rsidR="00E55816" w:rsidRPr="006C2F4D">
              <w:rPr>
                <w:rFonts w:ascii="Verdana" w:hAnsi="Verdana"/>
                <w:b/>
                <w:sz w:val="20"/>
                <w:lang w:val="it-CH"/>
              </w:rPr>
              <w:t xml:space="preserve"> </w:t>
            </w:r>
            <w:r w:rsidR="00425260" w:rsidRPr="006C2F4D">
              <w:rPr>
                <w:rFonts w:ascii="Verdana" w:hAnsi="Verdana"/>
                <w:b/>
                <w:sz w:val="20"/>
                <w:lang w:val="it-CH"/>
              </w:rPr>
              <w:t>XXXX</w:t>
            </w:r>
            <w:r w:rsidR="00E55816" w:rsidRPr="006C2F4D">
              <w:rPr>
                <w:rFonts w:ascii="Verdana" w:hAnsi="Verdana"/>
                <w:b/>
                <w:sz w:val="20"/>
                <w:lang w:val="it-CH"/>
              </w:rPr>
              <w:t>(Add.22)</w:t>
            </w:r>
            <w:r w:rsidR="00A066F1" w:rsidRPr="006C2F4D">
              <w:rPr>
                <w:rFonts w:ascii="Verdana" w:hAnsi="Verdana"/>
                <w:b/>
                <w:sz w:val="20"/>
                <w:lang w:val="it-CH"/>
              </w:rPr>
              <w:t>-</w:t>
            </w:r>
            <w:r w:rsidR="005E10C9" w:rsidRPr="006C2F4D">
              <w:rPr>
                <w:rFonts w:ascii="Verdana" w:hAnsi="Verdana"/>
                <w:b/>
                <w:sz w:val="20"/>
                <w:lang w:val="it-CH"/>
              </w:rPr>
              <w:t>E</w:t>
            </w:r>
          </w:p>
        </w:tc>
      </w:tr>
      <w:tr w:rsidR="00A066F1" w:rsidRPr="00C324A8" w14:paraId="7223AC85" w14:textId="77777777">
        <w:trPr>
          <w:cantSplit/>
          <w:trHeight w:val="23"/>
        </w:trPr>
        <w:tc>
          <w:tcPr>
            <w:tcW w:w="6911" w:type="dxa"/>
            <w:gridSpan w:val="2"/>
            <w:shd w:val="clear" w:color="auto" w:fill="auto"/>
          </w:tcPr>
          <w:p w14:paraId="58600ED8" w14:textId="77777777" w:rsidR="00A066F1" w:rsidRPr="006C2F4D" w:rsidRDefault="00A066F1" w:rsidP="00A066F1">
            <w:pPr>
              <w:tabs>
                <w:tab w:val="left" w:pos="851"/>
              </w:tabs>
              <w:spacing w:before="0" w:line="240" w:lineRule="atLeast"/>
              <w:rPr>
                <w:rFonts w:ascii="Verdana" w:hAnsi="Verdana"/>
                <w:b/>
                <w:sz w:val="20"/>
                <w:lang w:val="it-CH"/>
              </w:rPr>
            </w:pPr>
            <w:bookmarkStart w:id="2" w:name="ddate" w:colFirst="1" w:colLast="1"/>
            <w:bookmarkStart w:id="3" w:name="dblank" w:colFirst="0" w:colLast="0"/>
            <w:bookmarkEnd w:id="0"/>
            <w:bookmarkEnd w:id="1"/>
          </w:p>
        </w:tc>
        <w:tc>
          <w:tcPr>
            <w:tcW w:w="3120" w:type="dxa"/>
            <w:gridSpan w:val="2"/>
          </w:tcPr>
          <w:p w14:paraId="782658A5"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26 April 2023</w:t>
            </w:r>
          </w:p>
        </w:tc>
      </w:tr>
      <w:tr w:rsidR="00A066F1" w:rsidRPr="00C324A8" w14:paraId="0D32FEFD" w14:textId="77777777">
        <w:trPr>
          <w:cantSplit/>
          <w:trHeight w:val="23"/>
        </w:trPr>
        <w:tc>
          <w:tcPr>
            <w:tcW w:w="6911" w:type="dxa"/>
            <w:gridSpan w:val="2"/>
            <w:shd w:val="clear" w:color="auto" w:fill="auto"/>
          </w:tcPr>
          <w:p w14:paraId="5D9E70D0"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225AB734"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6B7C37B" w14:textId="77777777" w:rsidTr="00025864">
        <w:trPr>
          <w:cantSplit/>
          <w:trHeight w:val="23"/>
        </w:trPr>
        <w:tc>
          <w:tcPr>
            <w:tcW w:w="10031" w:type="dxa"/>
            <w:gridSpan w:val="4"/>
            <w:shd w:val="clear" w:color="auto" w:fill="auto"/>
          </w:tcPr>
          <w:p w14:paraId="786CF31E" w14:textId="77777777" w:rsidR="00A066F1" w:rsidRPr="00C324A8" w:rsidRDefault="00A066F1" w:rsidP="00A066F1">
            <w:pPr>
              <w:tabs>
                <w:tab w:val="left" w:pos="993"/>
              </w:tabs>
              <w:spacing w:before="0"/>
              <w:rPr>
                <w:rFonts w:ascii="Verdana" w:hAnsi="Verdana"/>
                <w:b/>
                <w:sz w:val="20"/>
              </w:rPr>
            </w:pPr>
          </w:p>
        </w:tc>
      </w:tr>
      <w:tr w:rsidR="00E55816" w:rsidRPr="00C324A8" w14:paraId="0525CF1E" w14:textId="77777777" w:rsidTr="00025864">
        <w:trPr>
          <w:cantSplit/>
          <w:trHeight w:val="23"/>
        </w:trPr>
        <w:tc>
          <w:tcPr>
            <w:tcW w:w="10031" w:type="dxa"/>
            <w:gridSpan w:val="4"/>
            <w:shd w:val="clear" w:color="auto" w:fill="auto"/>
          </w:tcPr>
          <w:p w14:paraId="52D309A5" w14:textId="77777777" w:rsidR="00E55816" w:rsidRDefault="00884D60" w:rsidP="00E55816">
            <w:pPr>
              <w:pStyle w:val="Source"/>
            </w:pPr>
            <w:r>
              <w:t>European Common Proposals</w:t>
            </w:r>
          </w:p>
        </w:tc>
      </w:tr>
      <w:tr w:rsidR="00E55816" w:rsidRPr="00C324A8" w14:paraId="65540E02" w14:textId="77777777" w:rsidTr="00025864">
        <w:trPr>
          <w:cantSplit/>
          <w:trHeight w:val="23"/>
        </w:trPr>
        <w:tc>
          <w:tcPr>
            <w:tcW w:w="10031" w:type="dxa"/>
            <w:gridSpan w:val="4"/>
            <w:shd w:val="clear" w:color="auto" w:fill="auto"/>
          </w:tcPr>
          <w:p w14:paraId="16877304" w14:textId="77777777" w:rsidR="00E55816" w:rsidRDefault="007D5320" w:rsidP="00E55816">
            <w:pPr>
              <w:pStyle w:val="Title1"/>
            </w:pPr>
            <w:r>
              <w:t>Proposals for the work of the conference</w:t>
            </w:r>
          </w:p>
        </w:tc>
      </w:tr>
      <w:tr w:rsidR="00E55816" w:rsidRPr="00C324A8" w14:paraId="74663B60" w14:textId="77777777" w:rsidTr="00025864">
        <w:trPr>
          <w:cantSplit/>
          <w:trHeight w:val="23"/>
        </w:trPr>
        <w:tc>
          <w:tcPr>
            <w:tcW w:w="10031" w:type="dxa"/>
            <w:gridSpan w:val="4"/>
            <w:shd w:val="clear" w:color="auto" w:fill="auto"/>
          </w:tcPr>
          <w:p w14:paraId="64AA4D59" w14:textId="77777777" w:rsidR="00E55816" w:rsidRDefault="00E55816" w:rsidP="00E55816">
            <w:pPr>
              <w:pStyle w:val="Title2"/>
            </w:pPr>
          </w:p>
        </w:tc>
      </w:tr>
      <w:tr w:rsidR="00A538A6" w:rsidRPr="00C324A8" w14:paraId="671ADFED" w14:textId="77777777" w:rsidTr="00025864">
        <w:trPr>
          <w:cantSplit/>
          <w:trHeight w:val="23"/>
        </w:trPr>
        <w:tc>
          <w:tcPr>
            <w:tcW w:w="10031" w:type="dxa"/>
            <w:gridSpan w:val="4"/>
            <w:shd w:val="clear" w:color="auto" w:fill="auto"/>
          </w:tcPr>
          <w:p w14:paraId="1100CF3C" w14:textId="77777777" w:rsidR="00A538A6" w:rsidRDefault="004B13CB" w:rsidP="004B13CB">
            <w:pPr>
              <w:pStyle w:val="Agendaitem"/>
            </w:pPr>
            <w:r>
              <w:t>Agenda item 7(D1)</w:t>
            </w:r>
          </w:p>
        </w:tc>
      </w:tr>
    </w:tbl>
    <w:bookmarkEnd w:id="4"/>
    <w:bookmarkEnd w:id="5"/>
    <w:p w14:paraId="0D0D6A9B" w14:textId="77777777" w:rsidR="00187BD9" w:rsidRPr="007341B9" w:rsidRDefault="00425260"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56BF782D" w14:textId="77777777" w:rsidR="00187BD9" w:rsidRPr="009A5BC8" w:rsidRDefault="00425260" w:rsidP="009A5BC8">
      <w:r>
        <w:t xml:space="preserve">7(D1) </w:t>
      </w:r>
      <w:r>
        <w:tab/>
        <w:t xml:space="preserve">Topic D1 - Modifications to Appendix 1 to Annex 4 of RR Appendix </w:t>
      </w:r>
      <w:r w:rsidRPr="00DA2E18">
        <w:rPr>
          <w:b/>
          <w:bCs/>
        </w:rPr>
        <w:t>30B</w:t>
      </w:r>
    </w:p>
    <w:p w14:paraId="4E135D0F" w14:textId="77777777" w:rsidR="00425260" w:rsidRPr="004262F7" w:rsidRDefault="00425260" w:rsidP="00425260">
      <w:pPr>
        <w:pStyle w:val="Headingb"/>
        <w:rPr>
          <w:lang w:val="en-US"/>
        </w:rPr>
      </w:pPr>
      <w:r w:rsidRPr="004262F7">
        <w:rPr>
          <w:lang w:val="en-US"/>
        </w:rPr>
        <w:t>Introduction</w:t>
      </w:r>
    </w:p>
    <w:p w14:paraId="57E5ED14" w14:textId="77777777" w:rsidR="00425260" w:rsidRPr="00274D28" w:rsidRDefault="00425260" w:rsidP="00425260">
      <w:pPr>
        <w:rPr>
          <w:lang w:val="en-US" w:eastAsia="zh-CN"/>
        </w:rPr>
      </w:pPr>
      <w:r w:rsidRPr="00274D28">
        <w:rPr>
          <w:lang w:val="en-US" w:eastAsia="zh-CN"/>
        </w:rPr>
        <w:t xml:space="preserve">Appendix 1 to Annex 4 of Appendix </w:t>
      </w:r>
      <w:r w:rsidRPr="00E21EC4">
        <w:rPr>
          <w:b/>
          <w:bCs/>
          <w:lang w:val="en-US" w:eastAsia="zh-CN"/>
        </w:rPr>
        <w:t xml:space="preserve">30B </w:t>
      </w:r>
      <w:r w:rsidRPr="00274D28">
        <w:rPr>
          <w:lang w:val="en-US" w:eastAsia="zh-CN"/>
        </w:rPr>
        <w:t>of the Radio Regulations determine</w:t>
      </w:r>
      <w:r>
        <w:rPr>
          <w:lang w:val="en-US" w:eastAsia="zh-CN"/>
        </w:rPr>
        <w:t>s</w:t>
      </w:r>
      <w:r w:rsidRPr="00274D28">
        <w:rPr>
          <w:lang w:val="en-US" w:eastAsia="zh-CN"/>
        </w:rPr>
        <w:t xml:space="preserve"> the overall single-entry and aggregate carrier-to-interference (C/I) value averaged over the necessary bandwidth of the modulated carrier. </w:t>
      </w:r>
    </w:p>
    <w:p w14:paraId="2AC4EFEF" w14:textId="77777777" w:rsidR="00425260" w:rsidRPr="00274D28" w:rsidRDefault="00425260" w:rsidP="00425260">
      <w:pPr>
        <w:rPr>
          <w:lang w:val="en-US" w:eastAsia="zh-CN"/>
        </w:rPr>
      </w:pPr>
      <w:r w:rsidRPr="00274D28">
        <w:rPr>
          <w:lang w:val="en-US" w:eastAsia="zh-CN"/>
        </w:rPr>
        <w:t>WRC</w:t>
      </w:r>
      <w:r>
        <w:rPr>
          <w:lang w:val="en-US" w:eastAsia="zh-CN"/>
        </w:rPr>
        <w:t>-</w:t>
      </w:r>
      <w:r w:rsidRPr="00274D28">
        <w:rPr>
          <w:lang w:val="en-US" w:eastAsia="zh-CN"/>
        </w:rPr>
        <w:t>19 adopted modifications to sections 1.1 and 1.2 of Annex 4 of RR Appendix </w:t>
      </w:r>
      <w:r w:rsidRPr="00E21EC4">
        <w:rPr>
          <w:b/>
          <w:bCs/>
          <w:lang w:val="en-US" w:eastAsia="zh-CN"/>
        </w:rPr>
        <w:t>30B</w:t>
      </w:r>
      <w:r w:rsidRPr="00274D28">
        <w:rPr>
          <w:lang w:val="en-US" w:eastAsia="zh-CN"/>
        </w:rPr>
        <w:t xml:space="preserve"> by replacing 10 and 9 degrees as the minimum orbital separation by 7 and 6 degrees, respectively. However, these modifications were not reflected in section 2 of Appendix 1 to Annex 4 of RR Appendix </w:t>
      </w:r>
      <w:r w:rsidRPr="00E21EC4">
        <w:rPr>
          <w:b/>
          <w:bCs/>
          <w:lang w:val="en-US" w:eastAsia="zh-CN"/>
        </w:rPr>
        <w:t>30B</w:t>
      </w:r>
      <w:r w:rsidRPr="00A10086">
        <w:rPr>
          <w:lang w:val="en-US" w:eastAsia="zh-CN"/>
        </w:rPr>
        <w:t>. Instead</w:t>
      </w:r>
      <w:r>
        <w:rPr>
          <w:lang w:val="en-US" w:eastAsia="zh-CN"/>
        </w:rPr>
        <w:t xml:space="preserve">, section 2 still </w:t>
      </w:r>
      <w:proofErr w:type="gramStart"/>
      <w:r>
        <w:rPr>
          <w:lang w:val="en-US" w:eastAsia="zh-CN"/>
        </w:rPr>
        <w:t>refer</w:t>
      </w:r>
      <w:proofErr w:type="gramEnd"/>
      <w:r>
        <w:rPr>
          <w:lang w:val="en-US" w:eastAsia="zh-CN"/>
        </w:rPr>
        <w:t xml:space="preserve"> to</w:t>
      </w:r>
      <w:r w:rsidRPr="00A10086">
        <w:rPr>
          <w:lang w:val="en-US" w:eastAsia="zh-CN"/>
        </w:rPr>
        <w:t xml:space="preserve"> </w:t>
      </w:r>
      <w:r>
        <w:rPr>
          <w:lang w:val="en-US" w:eastAsia="zh-CN"/>
        </w:rPr>
        <w:t xml:space="preserve">the values of </w:t>
      </w:r>
      <w:r w:rsidRPr="00A10086">
        <w:rPr>
          <w:lang w:val="en-US" w:eastAsia="zh-CN"/>
        </w:rPr>
        <w:t>10</w:t>
      </w:r>
      <w:r w:rsidRPr="00274D28">
        <w:rPr>
          <w:lang w:val="en-US" w:eastAsia="zh-CN"/>
        </w:rPr>
        <w:t xml:space="preserve"> and 9 degrees for the calculation of the aggregate C/I ratio at any given downlink test point. </w:t>
      </w:r>
    </w:p>
    <w:p w14:paraId="60356B3B" w14:textId="77777777" w:rsidR="00425260" w:rsidRDefault="00425260" w:rsidP="00425260">
      <w:r w:rsidRPr="00861511">
        <w:t>Th</w:t>
      </w:r>
      <w:r>
        <w:t>is</w:t>
      </w:r>
      <w:r w:rsidRPr="00861511">
        <w:t xml:space="preserve"> discrepancy </w:t>
      </w:r>
      <w:r>
        <w:t>in</w:t>
      </w:r>
      <w:r w:rsidRPr="00861511">
        <w:t xml:space="preserve"> RR Appendix </w:t>
      </w:r>
      <w:r w:rsidRPr="00861511">
        <w:rPr>
          <w:b/>
          <w:bCs/>
        </w:rPr>
        <w:t>30B</w:t>
      </w:r>
      <w:r w:rsidRPr="00861511">
        <w:t xml:space="preserve"> has been identified in Annex 5 to Circular Letter CCRR/66</w:t>
      </w:r>
      <w:r>
        <w:t xml:space="preserve"> and a</w:t>
      </w:r>
      <w:r w:rsidRPr="00861511">
        <w:t xml:space="preserve"> rule of procedure has been adopted to align the values of the minimum orbital separation with those adopted by WRC-19</w:t>
      </w:r>
      <w:r>
        <w:t>,</w:t>
      </w:r>
      <w:r w:rsidRPr="00861511">
        <w:t xml:space="preserve"> until WRC</w:t>
      </w:r>
      <w:r>
        <w:t>-23</w:t>
      </w:r>
      <w:r w:rsidRPr="00861511">
        <w:t xml:space="preserve"> </w:t>
      </w:r>
      <w:r>
        <w:t>can</w:t>
      </w:r>
      <w:r w:rsidRPr="00861511">
        <w:t xml:space="preserve"> </w:t>
      </w:r>
      <w:r>
        <w:t>incorporate this modification into the Radio Regulations</w:t>
      </w:r>
      <w:r w:rsidRPr="00861511">
        <w:t>.</w:t>
      </w:r>
      <w:r w:rsidRPr="00955ABE">
        <w:t xml:space="preserve"> </w:t>
      </w:r>
    </w:p>
    <w:p w14:paraId="7C5F943E" w14:textId="77777777" w:rsidR="00425260" w:rsidRPr="004262F7" w:rsidRDefault="00425260" w:rsidP="00425260">
      <w:pPr>
        <w:pStyle w:val="Headingb"/>
        <w:rPr>
          <w:lang w:val="en-US"/>
        </w:rPr>
      </w:pPr>
      <w:r w:rsidRPr="004262F7">
        <w:rPr>
          <w:lang w:val="en-US"/>
        </w:rPr>
        <w:t>Proposals</w:t>
      </w:r>
    </w:p>
    <w:p w14:paraId="5A700A71" w14:textId="77777777" w:rsidR="00187BD9" w:rsidRPr="006170E7" w:rsidRDefault="00187BD9" w:rsidP="00187BD9">
      <w:pPr>
        <w:tabs>
          <w:tab w:val="clear" w:pos="1134"/>
          <w:tab w:val="clear" w:pos="1871"/>
          <w:tab w:val="clear" w:pos="2268"/>
        </w:tabs>
        <w:overflowPunct/>
        <w:autoSpaceDE/>
        <w:autoSpaceDN/>
        <w:adjustRightInd/>
        <w:spacing w:before="0"/>
        <w:textAlignment w:val="auto"/>
        <w:rPr>
          <w:lang w:val="en-US"/>
        </w:rPr>
      </w:pPr>
      <w:r w:rsidRPr="006170E7">
        <w:rPr>
          <w:lang w:val="en-US"/>
        </w:rPr>
        <w:br w:type="page"/>
      </w:r>
    </w:p>
    <w:p w14:paraId="2C265110" w14:textId="77777777" w:rsidR="00425260" w:rsidRDefault="00425260" w:rsidP="00425260">
      <w:pPr>
        <w:pStyle w:val="AppendixNo"/>
      </w:pPr>
      <w:bookmarkStart w:id="6" w:name="_Toc35789236"/>
      <w:bookmarkStart w:id="7" w:name="_Toc35856933"/>
      <w:bookmarkStart w:id="8" w:name="_Toc35877567"/>
      <w:bookmarkStart w:id="9" w:name="_Toc35963508"/>
      <w:bookmarkStart w:id="10" w:name="_Toc42084220"/>
      <w:r>
        <w:lastRenderedPageBreak/>
        <w:t xml:space="preserve">APPENDIX </w:t>
      </w:r>
      <w:r>
        <w:rPr>
          <w:rStyle w:val="href"/>
        </w:rPr>
        <w:t>30B</w:t>
      </w:r>
      <w:r>
        <w:t xml:space="preserve"> (REV.WRC</w:t>
      </w:r>
      <w:r>
        <w:noBreakHyphen/>
        <w:t>19)</w:t>
      </w:r>
      <w:bookmarkEnd w:id="6"/>
      <w:bookmarkEnd w:id="7"/>
      <w:bookmarkEnd w:id="8"/>
      <w:bookmarkEnd w:id="9"/>
      <w:bookmarkEnd w:id="10"/>
    </w:p>
    <w:p w14:paraId="55009C17" w14:textId="77777777" w:rsidR="00425260" w:rsidRDefault="00425260" w:rsidP="00425260">
      <w:pPr>
        <w:pStyle w:val="Appendixtitle"/>
      </w:pPr>
      <w:bookmarkStart w:id="11" w:name="_Toc35789237"/>
      <w:bookmarkStart w:id="12" w:name="_Toc35856934"/>
      <w:bookmarkStart w:id="13" w:name="_Toc35877568"/>
      <w:bookmarkStart w:id="14" w:name="_Toc35963509"/>
      <w:bookmarkStart w:id="15" w:name="_Toc42084221"/>
      <w:r>
        <w:t>Provisions and associated Plan for the fixed-satellite service</w:t>
      </w:r>
      <w:r>
        <w:br/>
        <w:t>in the frequency bands 4 500-4 800 MHz, 6 725-7 025 MHz,</w:t>
      </w:r>
      <w:r>
        <w:br/>
        <w:t>10.70-10.95 GHz, 11.20-11.45 GHz and 12.75-13.25 GHz</w:t>
      </w:r>
      <w:bookmarkEnd w:id="11"/>
      <w:bookmarkEnd w:id="12"/>
      <w:bookmarkEnd w:id="13"/>
      <w:bookmarkEnd w:id="14"/>
      <w:bookmarkEnd w:id="15"/>
    </w:p>
    <w:p w14:paraId="137110ED" w14:textId="77777777" w:rsidR="00425260" w:rsidRDefault="00425260" w:rsidP="00425260">
      <w:pPr>
        <w:pStyle w:val="AnnexNo"/>
      </w:pPr>
      <w:r>
        <w:t>ANNEX 4</w:t>
      </w:r>
      <w:r>
        <w:rPr>
          <w:sz w:val="16"/>
          <w:szCs w:val="16"/>
        </w:rPr>
        <w:t>  </w:t>
      </w:r>
      <w:proofErr w:type="gramStart"/>
      <w:r>
        <w:rPr>
          <w:sz w:val="16"/>
          <w:szCs w:val="16"/>
        </w:rPr>
        <w:t>   (</w:t>
      </w:r>
      <w:proofErr w:type="gramEnd"/>
      <w:r>
        <w:rPr>
          <w:sz w:val="16"/>
          <w:szCs w:val="16"/>
        </w:rPr>
        <w:t>REV.WRC</w:t>
      </w:r>
      <w:r>
        <w:rPr>
          <w:sz w:val="16"/>
          <w:szCs w:val="16"/>
        </w:rPr>
        <w:noBreakHyphen/>
        <w:t>19)</w:t>
      </w:r>
    </w:p>
    <w:p w14:paraId="73A2FD28" w14:textId="77777777" w:rsidR="00425260" w:rsidRDefault="00425260" w:rsidP="00425260">
      <w:pPr>
        <w:pStyle w:val="Annextitle"/>
      </w:pPr>
      <w:bookmarkStart w:id="16" w:name="_Toc330560579"/>
      <w:bookmarkStart w:id="17" w:name="_Toc42084228"/>
      <w:r>
        <w:t>Criteria for determining whether an allotment or</w:t>
      </w:r>
      <w:r>
        <w:br/>
        <w:t>an assignment is considered to be affected</w:t>
      </w:r>
      <w:bookmarkEnd w:id="16"/>
      <w:r>
        <w:rPr>
          <w:rStyle w:val="Appelnotedebasdep"/>
          <w:rFonts w:ascii="Times New Roman" w:hAnsi="Times New Roman"/>
          <w:b w:val="0"/>
        </w:rPr>
        <w:footnoteReference w:customMarkFollows="1" w:id="1"/>
        <w:t>15</w:t>
      </w:r>
      <w:r>
        <w:rPr>
          <w:rStyle w:val="Appelnotedebasdep"/>
          <w:rFonts w:ascii="Times New Roman" w:hAnsi="Times New Roman"/>
          <w:b w:val="0"/>
          <w:i/>
        </w:rPr>
        <w:t>bis</w:t>
      </w:r>
      <w:bookmarkEnd w:id="17"/>
    </w:p>
    <w:p w14:paraId="4ED6D60D" w14:textId="77777777" w:rsidR="00425260" w:rsidRDefault="00425260" w:rsidP="00425260">
      <w:pPr>
        <w:pStyle w:val="Proposal"/>
      </w:pPr>
      <w:r>
        <w:t>MOD</w:t>
      </w:r>
      <w:r>
        <w:tab/>
        <w:t>EUR/XXXXA22A4/1</w:t>
      </w:r>
    </w:p>
    <w:p w14:paraId="22DE8791" w14:textId="77777777" w:rsidR="00425260" w:rsidRPr="00713816" w:rsidRDefault="00425260" w:rsidP="00425260">
      <w:pPr>
        <w:pStyle w:val="ApptoAnnex"/>
        <w:rPr>
          <w:lang w:val="en-US"/>
        </w:rPr>
      </w:pPr>
      <w:r w:rsidRPr="00713816">
        <w:rPr>
          <w:lang w:val="en-US"/>
        </w:rPr>
        <w:t>APPENDIX 1 TO ANNEX 4</w:t>
      </w:r>
      <w:r w:rsidRPr="00672737">
        <w:rPr>
          <w:sz w:val="16"/>
          <w:szCs w:val="16"/>
          <w:lang w:val="en-US"/>
        </w:rPr>
        <w:t>  </w:t>
      </w:r>
      <w:proofErr w:type="gramStart"/>
      <w:r w:rsidRPr="00672737">
        <w:rPr>
          <w:sz w:val="16"/>
          <w:szCs w:val="16"/>
          <w:lang w:val="en-US"/>
        </w:rPr>
        <w:t>   (</w:t>
      </w:r>
      <w:proofErr w:type="gramEnd"/>
      <w:r>
        <w:rPr>
          <w:sz w:val="16"/>
          <w:szCs w:val="16"/>
          <w:lang w:val="en-US"/>
        </w:rPr>
        <w:t>Rev.WRC</w:t>
      </w:r>
      <w:r>
        <w:rPr>
          <w:sz w:val="16"/>
          <w:szCs w:val="16"/>
          <w:lang w:val="en-US"/>
        </w:rPr>
        <w:noBreakHyphen/>
      </w:r>
      <w:del w:id="18" w:author="PTB" w:date="2022-12-07T18:13:00Z">
        <w:r w:rsidRPr="00713816" w:rsidDel="009A697B">
          <w:rPr>
            <w:sz w:val="16"/>
            <w:szCs w:val="16"/>
            <w:lang w:val="en-US"/>
          </w:rPr>
          <w:delText>07</w:delText>
        </w:r>
      </w:del>
      <w:ins w:id="19" w:author="PTB" w:date="2022-12-07T18:13:00Z">
        <w:r>
          <w:rPr>
            <w:sz w:val="16"/>
            <w:szCs w:val="16"/>
            <w:lang w:val="en-US"/>
          </w:rPr>
          <w:t>23</w:t>
        </w:r>
      </w:ins>
      <w:r w:rsidRPr="00713816">
        <w:rPr>
          <w:sz w:val="16"/>
          <w:szCs w:val="16"/>
          <w:lang w:val="en-US"/>
        </w:rPr>
        <w:t>)</w:t>
      </w:r>
    </w:p>
    <w:p w14:paraId="4E038D28" w14:textId="77777777" w:rsidR="00425260" w:rsidRPr="00B819B9" w:rsidRDefault="00425260" w:rsidP="00425260">
      <w:pPr>
        <w:pStyle w:val="Appendixtitle"/>
        <w:rPr>
          <w:lang w:val="en-US"/>
        </w:rPr>
      </w:pPr>
      <w:bookmarkStart w:id="20" w:name="_Toc330560580"/>
      <w:bookmarkStart w:id="21" w:name="_Toc42084229"/>
      <w:r w:rsidRPr="00B819B9">
        <w:rPr>
          <w:lang w:val="en-US"/>
        </w:rPr>
        <w:t>Method for determination of the overall single</w:t>
      </w:r>
      <w:r>
        <w:rPr>
          <w:lang w:val="en-US"/>
        </w:rPr>
        <w:t>-</w:t>
      </w:r>
      <w:r w:rsidRPr="00B819B9">
        <w:rPr>
          <w:lang w:val="en-US"/>
        </w:rPr>
        <w:t>entry and aggregate</w:t>
      </w:r>
      <w:r w:rsidRPr="00B819B9">
        <w:rPr>
          <w:lang w:val="en-US"/>
        </w:rPr>
        <w:br/>
        <w:t>carrier</w:t>
      </w:r>
      <w:r>
        <w:rPr>
          <w:lang w:val="en-US"/>
        </w:rPr>
        <w:t>-</w:t>
      </w:r>
      <w:r w:rsidRPr="00B819B9">
        <w:rPr>
          <w:lang w:val="en-US"/>
        </w:rPr>
        <w:t>to</w:t>
      </w:r>
      <w:r>
        <w:rPr>
          <w:lang w:val="en-US"/>
        </w:rPr>
        <w:t>-</w:t>
      </w:r>
      <w:r w:rsidRPr="00B819B9">
        <w:rPr>
          <w:lang w:val="en-US"/>
        </w:rPr>
        <w:t>interference value averaged over the necessary</w:t>
      </w:r>
      <w:r w:rsidRPr="00B819B9">
        <w:rPr>
          <w:lang w:val="en-US"/>
        </w:rPr>
        <w:br/>
        <w:t>bandwidth of the modulated carrier</w:t>
      </w:r>
      <w:bookmarkEnd w:id="20"/>
      <w:bookmarkEnd w:id="21"/>
    </w:p>
    <w:p w14:paraId="794B1C4E" w14:textId="77777777" w:rsidR="00425260" w:rsidRDefault="00425260" w:rsidP="00425260">
      <w:pPr>
        <w:pStyle w:val="Reasons"/>
      </w:pPr>
    </w:p>
    <w:p w14:paraId="5189E84D" w14:textId="77777777" w:rsidR="00425260" w:rsidRDefault="00425260" w:rsidP="00425260">
      <w:pPr>
        <w:pStyle w:val="Proposal"/>
      </w:pPr>
      <w:r>
        <w:rPr>
          <w:u w:val="single"/>
        </w:rPr>
        <w:t>NOC</w:t>
      </w:r>
      <w:r>
        <w:tab/>
        <w:t>EUR/XXXXA22A4/2</w:t>
      </w:r>
    </w:p>
    <w:p w14:paraId="32A1B780" w14:textId="77777777" w:rsidR="00425260" w:rsidRPr="00B819B9" w:rsidRDefault="00425260" w:rsidP="00425260">
      <w:pPr>
        <w:pStyle w:val="Titre1"/>
        <w:rPr>
          <w:lang w:val="en-US"/>
        </w:rPr>
      </w:pPr>
      <w:r w:rsidRPr="00B819B9">
        <w:rPr>
          <w:lang w:val="en-US"/>
        </w:rPr>
        <w:t>1</w:t>
      </w:r>
      <w:r w:rsidRPr="00B819B9">
        <w:rPr>
          <w:lang w:val="en-US"/>
        </w:rPr>
        <w:tab/>
        <w:t>Single</w:t>
      </w:r>
      <w:r>
        <w:rPr>
          <w:lang w:val="en-US"/>
        </w:rPr>
        <w:t>-</w:t>
      </w:r>
      <w:r w:rsidRPr="00B819B9">
        <w:rPr>
          <w:lang w:val="en-US"/>
        </w:rPr>
        <w:t xml:space="preserve">entry </w:t>
      </w:r>
      <w:r w:rsidRPr="00B819B9">
        <w:rPr>
          <w:i/>
          <w:iCs/>
          <w:lang w:val="en-US"/>
        </w:rPr>
        <w:t>C</w:t>
      </w:r>
      <w:r w:rsidRPr="00B819B9">
        <w:rPr>
          <w:lang w:val="en-US"/>
        </w:rPr>
        <w:t>/</w:t>
      </w:r>
      <w:r w:rsidRPr="00B819B9">
        <w:rPr>
          <w:i/>
          <w:iCs/>
          <w:lang w:val="en-US"/>
        </w:rPr>
        <w:t>I</w:t>
      </w:r>
    </w:p>
    <w:p w14:paraId="01098810" w14:textId="77777777" w:rsidR="00425260" w:rsidRDefault="00425260" w:rsidP="00425260">
      <w:pPr>
        <w:pStyle w:val="Reasons"/>
      </w:pPr>
    </w:p>
    <w:p w14:paraId="65B58A21" w14:textId="77777777" w:rsidR="00425260" w:rsidRDefault="00425260" w:rsidP="00425260">
      <w:pPr>
        <w:pStyle w:val="Proposal"/>
      </w:pPr>
      <w:r>
        <w:t>MOD</w:t>
      </w:r>
      <w:r>
        <w:tab/>
        <w:t>EUR/XXXXA22A4/3</w:t>
      </w:r>
    </w:p>
    <w:p w14:paraId="0080F64D" w14:textId="77777777" w:rsidR="00425260" w:rsidRPr="00B819B9" w:rsidRDefault="00425260" w:rsidP="00425260">
      <w:pPr>
        <w:pStyle w:val="Titre1"/>
        <w:rPr>
          <w:lang w:val="en-US"/>
        </w:rPr>
      </w:pPr>
      <w:r w:rsidRPr="00B819B9">
        <w:rPr>
          <w:lang w:val="en-US"/>
        </w:rPr>
        <w:t>2</w:t>
      </w:r>
      <w:r w:rsidRPr="00B819B9">
        <w:rPr>
          <w:lang w:val="en-US"/>
        </w:rPr>
        <w:tab/>
        <w:t xml:space="preserve">Aggregate </w:t>
      </w:r>
      <w:r w:rsidRPr="00B819B9">
        <w:rPr>
          <w:i/>
          <w:iCs/>
          <w:lang w:val="en-US"/>
        </w:rPr>
        <w:t>C</w:t>
      </w:r>
      <w:r w:rsidRPr="00B819B9">
        <w:rPr>
          <w:lang w:val="en-US"/>
        </w:rPr>
        <w:t>/</w:t>
      </w:r>
      <w:r w:rsidRPr="00B819B9">
        <w:rPr>
          <w:i/>
          <w:iCs/>
          <w:lang w:val="en-US"/>
        </w:rPr>
        <w:t>I</w:t>
      </w:r>
    </w:p>
    <w:p w14:paraId="6E758C89" w14:textId="77777777" w:rsidR="00425260" w:rsidRPr="00B819B9" w:rsidRDefault="00425260" w:rsidP="00425260">
      <w:pPr>
        <w:rPr>
          <w:lang w:val="en-US"/>
        </w:rPr>
      </w:pPr>
      <w:r w:rsidRPr="00B819B9">
        <w:rPr>
          <w:lang w:val="en-US"/>
        </w:rPr>
        <w:t>The aggregate (</w:t>
      </w:r>
      <w:r w:rsidRPr="00B819B9">
        <w:rPr>
          <w:i/>
          <w:iCs/>
          <w:lang w:val="en-US"/>
        </w:rPr>
        <w:t>C</w:t>
      </w:r>
      <w:r w:rsidRPr="00B819B9">
        <w:rPr>
          <w:lang w:val="en-US"/>
        </w:rPr>
        <w:t>/</w:t>
      </w:r>
      <w:proofErr w:type="gramStart"/>
      <w:r w:rsidRPr="00B819B9">
        <w:rPr>
          <w:i/>
          <w:iCs/>
          <w:lang w:val="en-US"/>
        </w:rPr>
        <w:t>I</w:t>
      </w:r>
      <w:r w:rsidRPr="00B819B9">
        <w:rPr>
          <w:lang w:val="en-US"/>
        </w:rPr>
        <w:t>)</w:t>
      </w:r>
      <w:proofErr w:type="spellStart"/>
      <w:r w:rsidRPr="006C5AD2">
        <w:rPr>
          <w:i/>
          <w:iCs/>
          <w:vertAlign w:val="subscript"/>
          <w:lang w:val="en-US"/>
        </w:rPr>
        <w:t>agg</w:t>
      </w:r>
      <w:proofErr w:type="spellEnd"/>
      <w:proofErr w:type="gramEnd"/>
      <w:r w:rsidRPr="00B819B9">
        <w:rPr>
          <w:lang w:val="en-US"/>
        </w:rPr>
        <w:t xml:space="preserve"> at a given downlink test point is given by:</w:t>
      </w:r>
    </w:p>
    <w:p w14:paraId="2E9D5630" w14:textId="77777777" w:rsidR="00425260" w:rsidRPr="00B819B9" w:rsidRDefault="00425260" w:rsidP="00425260">
      <w:pPr>
        <w:pStyle w:val="Equation"/>
        <w:rPr>
          <w:lang w:val="en-US"/>
        </w:rPr>
      </w:pPr>
      <w:r w:rsidRPr="00B819B9">
        <w:rPr>
          <w:lang w:val="en-US"/>
        </w:rPr>
        <w:tab/>
      </w:r>
      <w:r w:rsidRPr="00B819B9">
        <w:rPr>
          <w:lang w:val="en-US"/>
        </w:rPr>
        <w:tab/>
      </w:r>
      <w:r w:rsidRPr="00C501A9">
        <w:rPr>
          <w:position w:val="-52"/>
        </w:rPr>
        <w:object w:dxaOrig="3900" w:dyaOrig="1160" w14:anchorId="3B0AE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37" o:spid="_x0000_i1025" type="#_x0000_t75" style="width:198pt;height:55.5pt" o:ole="">
            <v:imagedata r:id="rId14" o:title=""/>
          </v:shape>
          <o:OLEObject Type="Embed" ProgID="Equation.DSMT4" ShapeID="shape37" DrawAspect="Content" ObjectID="_1746980264" r:id="rId15"/>
        </w:object>
      </w:r>
      <w:r w:rsidRPr="00F63EDE">
        <w:rPr>
          <w:lang w:val="en-US"/>
        </w:rPr>
        <w:t>         </w:t>
      </w:r>
      <w:r>
        <w:rPr>
          <w:lang w:val="en-US"/>
        </w:rPr>
        <w:t> dB</w:t>
      </w:r>
    </w:p>
    <w:p w14:paraId="65003C89" w14:textId="77777777" w:rsidR="00425260" w:rsidRPr="00B819B9" w:rsidRDefault="00425260" w:rsidP="00425260">
      <w:pPr>
        <w:pStyle w:val="Equation"/>
        <w:rPr>
          <w:lang w:val="en-US"/>
        </w:rPr>
      </w:pPr>
      <w:r w:rsidRPr="00B819B9">
        <w:rPr>
          <w:lang w:val="en-US"/>
        </w:rPr>
        <w:tab/>
      </w:r>
      <w:r w:rsidRPr="00B819B9">
        <w:rPr>
          <w:lang w:val="en-US"/>
        </w:rPr>
        <w:tab/>
      </w:r>
      <w:proofErr w:type="gramStart"/>
      <w:r w:rsidRPr="00B819B9">
        <w:rPr>
          <w:i/>
          <w:iCs/>
          <w:lang w:val="en-US"/>
        </w:rPr>
        <w:t>j</w:t>
      </w:r>
      <w:r w:rsidRPr="00B819B9">
        <w:rPr>
          <w:lang w:val="en-US"/>
        </w:rPr>
        <w:t xml:space="preserve">  =</w:t>
      </w:r>
      <w:proofErr w:type="gramEnd"/>
      <w:r w:rsidRPr="00B819B9">
        <w:rPr>
          <w:lang w:val="en-US"/>
        </w:rPr>
        <w:t xml:space="preserve">  1, 2, 3 . . . </w:t>
      </w:r>
      <w:r w:rsidRPr="00B819B9">
        <w:rPr>
          <w:i/>
          <w:iCs/>
          <w:lang w:val="en-US"/>
        </w:rPr>
        <w:t>n</w:t>
      </w:r>
      <w:r w:rsidRPr="00B819B9">
        <w:rPr>
          <w:lang w:val="en-US"/>
        </w:rPr>
        <w:t>,</w:t>
      </w:r>
    </w:p>
    <w:p w14:paraId="551F5073" w14:textId="77777777" w:rsidR="00425260" w:rsidRPr="00F63EDE" w:rsidRDefault="00425260" w:rsidP="00425260">
      <w:pPr>
        <w:rPr>
          <w:lang w:val="en-US"/>
        </w:rPr>
      </w:pPr>
      <w:r w:rsidRPr="00F63EDE">
        <w:rPr>
          <w:lang w:val="en-US"/>
        </w:rPr>
        <w:t>where:</w:t>
      </w:r>
    </w:p>
    <w:p w14:paraId="2D5E2F35" w14:textId="77777777" w:rsidR="00425260" w:rsidRPr="00F63EDE" w:rsidRDefault="00425260" w:rsidP="00425260">
      <w:pPr>
        <w:pStyle w:val="Equationlegend"/>
      </w:pPr>
      <w:r>
        <w:tab/>
      </w:r>
      <w:r w:rsidRPr="009433A5">
        <w:t>(</w:t>
      </w:r>
      <w:r w:rsidRPr="006A7CDB">
        <w:rPr>
          <w:i/>
          <w:iCs/>
        </w:rPr>
        <w:t>C</w:t>
      </w:r>
      <w:r w:rsidRPr="000D4682">
        <w:t>/</w:t>
      </w:r>
      <w:proofErr w:type="gramStart"/>
      <w:r w:rsidRPr="000D4682">
        <w:rPr>
          <w:i/>
          <w:iCs/>
        </w:rPr>
        <w:t>I</w:t>
      </w:r>
      <w:r w:rsidRPr="009433A5">
        <w:t>)</w:t>
      </w:r>
      <w:proofErr w:type="spellStart"/>
      <w:r w:rsidRPr="001D7885">
        <w:rPr>
          <w:i/>
          <w:iCs/>
          <w:vertAlign w:val="subscript"/>
        </w:rPr>
        <w:t>tj</w:t>
      </w:r>
      <w:proofErr w:type="spellEnd"/>
      <w:proofErr w:type="gramEnd"/>
      <w:r w:rsidRPr="00F63EDE">
        <w:t>:</w:t>
      </w:r>
      <w:r w:rsidRPr="00F63EDE">
        <w:tab/>
        <w:t>overall carrier</w:t>
      </w:r>
      <w:r>
        <w:t>-</w:t>
      </w:r>
      <w:r w:rsidRPr="00F63EDE">
        <w:t>to</w:t>
      </w:r>
      <w:r>
        <w:t>-</w:t>
      </w:r>
      <w:r w:rsidRPr="00F63EDE">
        <w:t xml:space="preserve">interference ratio due to interference from the </w:t>
      </w:r>
      <w:r w:rsidRPr="001D7885">
        <w:rPr>
          <w:i/>
          <w:iCs/>
        </w:rPr>
        <w:t>j</w:t>
      </w:r>
      <w:r>
        <w:t>-</w:t>
      </w:r>
      <w:proofErr w:type="spellStart"/>
      <w:r w:rsidRPr="00F63EDE">
        <w:t>th</w:t>
      </w:r>
      <w:proofErr w:type="spellEnd"/>
      <w:r w:rsidRPr="00F63EDE">
        <w:t xml:space="preserve"> allotment or assignment calculated using the method for overall single</w:t>
      </w:r>
      <w:r>
        <w:t>-</w:t>
      </w:r>
      <w:r w:rsidRPr="00F63EDE">
        <w:t>entry</w:t>
      </w:r>
      <w:r w:rsidRPr="009433A5">
        <w:t xml:space="preserve"> </w:t>
      </w:r>
      <w:r w:rsidRPr="00F63EDE">
        <w:t>(</w:t>
      </w:r>
      <w:r w:rsidRPr="000D4682">
        <w:rPr>
          <w:i/>
          <w:iCs/>
        </w:rPr>
        <w:t>C</w:t>
      </w:r>
      <w:r w:rsidRPr="000D4682">
        <w:t>/</w:t>
      </w:r>
      <w:r w:rsidRPr="000D4682">
        <w:rPr>
          <w:i/>
          <w:iCs/>
        </w:rPr>
        <w:t>I</w:t>
      </w:r>
      <w:r w:rsidRPr="00F63EDE">
        <w:t>)</w:t>
      </w:r>
      <w:r w:rsidRPr="001D7885">
        <w:rPr>
          <w:i/>
          <w:iCs/>
          <w:vertAlign w:val="subscript"/>
        </w:rPr>
        <w:t>t</w:t>
      </w:r>
      <w:r w:rsidRPr="00F63EDE">
        <w:t xml:space="preserve"> as provided in </w:t>
      </w:r>
      <w:r>
        <w:t>§ </w:t>
      </w:r>
      <w:r w:rsidRPr="00F63EDE">
        <w:t xml:space="preserve">1 of </w:t>
      </w:r>
      <w:r>
        <w:t>Appendix </w:t>
      </w:r>
      <w:r w:rsidRPr="001A6C03">
        <w:rPr>
          <w:b/>
          <w:bCs/>
        </w:rPr>
        <w:t>1</w:t>
      </w:r>
      <w:r w:rsidRPr="00F63EDE">
        <w:t xml:space="preserve"> to this Annex; and</w:t>
      </w:r>
    </w:p>
    <w:p w14:paraId="1145DF85" w14:textId="77777777" w:rsidR="00425260" w:rsidRDefault="00425260" w:rsidP="00425260">
      <w:pPr>
        <w:pStyle w:val="Equationlegend"/>
      </w:pPr>
      <w:r>
        <w:rPr>
          <w:i/>
          <w:iCs/>
        </w:rPr>
        <w:tab/>
      </w:r>
      <w:r w:rsidRPr="002D567A">
        <w:rPr>
          <w:i/>
          <w:iCs/>
        </w:rPr>
        <w:t>n</w:t>
      </w:r>
      <w:r w:rsidRPr="00F63EDE">
        <w:t>:</w:t>
      </w:r>
      <w:r w:rsidRPr="009433A5">
        <w:tab/>
      </w:r>
      <w:r w:rsidRPr="00F63EDE">
        <w:t xml:space="preserve">total number of interfering allotments or assignments for which the orbital separation with the desired satellite is less than or equal to </w:t>
      </w:r>
      <w:del w:id="22" w:author="PTB" w:date="2022-12-07T18:15:00Z">
        <w:r w:rsidRPr="00F63EDE" w:rsidDel="009A697B">
          <w:delText>10</w:delText>
        </w:r>
      </w:del>
      <w:ins w:id="23" w:author="PTB" w:date="2022-12-07T18:15:00Z">
        <w:r>
          <w:t>7</w:t>
        </w:r>
      </w:ins>
      <w:r w:rsidRPr="00F63EDE">
        <w:t xml:space="preserve">° in the case of </w:t>
      </w:r>
      <w:r w:rsidRPr="00F63EDE">
        <w:lastRenderedPageBreak/>
        <w:t>the 6/4</w:t>
      </w:r>
      <w:r>
        <w:t> GHz</w:t>
      </w:r>
      <w:r w:rsidRPr="00F63EDE">
        <w:t xml:space="preserve"> band and less than or equal to </w:t>
      </w:r>
      <w:del w:id="24" w:author="PTB" w:date="2022-12-07T18:15:00Z">
        <w:r w:rsidRPr="00F63EDE" w:rsidDel="009A697B">
          <w:delText>9</w:delText>
        </w:r>
      </w:del>
      <w:ins w:id="25" w:author="PTB" w:date="2022-12-07T18:15:00Z">
        <w:r>
          <w:t>6</w:t>
        </w:r>
      </w:ins>
      <w:r w:rsidRPr="00F63EDE">
        <w:t>° in the case of the 13/10</w:t>
      </w:r>
      <w:r>
        <w:t>-</w:t>
      </w:r>
      <w:r w:rsidRPr="00F63EDE">
        <w:t>11</w:t>
      </w:r>
      <w:r>
        <w:t> GHz</w:t>
      </w:r>
      <w:r w:rsidRPr="00F63EDE">
        <w:t xml:space="preserve"> band.</w:t>
      </w:r>
    </w:p>
    <w:p w14:paraId="409CADEF" w14:textId="77777777" w:rsidR="00425260" w:rsidRDefault="00425260" w:rsidP="00425260">
      <w:pPr>
        <w:pStyle w:val="Reasons"/>
      </w:pPr>
    </w:p>
    <w:sectPr w:rsidR="00425260">
      <w:headerReference w:type="default" r:id="rId16"/>
      <w:footerReference w:type="even" r:id="rId17"/>
      <w:footerReference w:type="default" r:id="rId18"/>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0D7F7" w14:textId="77777777" w:rsidR="0022757F" w:rsidRDefault="0022757F">
      <w:r>
        <w:separator/>
      </w:r>
    </w:p>
  </w:endnote>
  <w:endnote w:type="continuationSeparator" w:id="0">
    <w:p w14:paraId="2B4707ED" w14:textId="77777777" w:rsidR="0022757F" w:rsidRDefault="00227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BAF6B" w14:textId="77777777" w:rsidR="00E45D05" w:rsidRDefault="00E45D05">
    <w:pPr>
      <w:framePr w:wrap="around" w:vAnchor="text" w:hAnchor="margin" w:xAlign="right" w:y="1"/>
    </w:pPr>
    <w:r>
      <w:fldChar w:fldCharType="begin"/>
    </w:r>
    <w:r>
      <w:instrText xml:space="preserve">PAGE  </w:instrText>
    </w:r>
    <w:r>
      <w:fldChar w:fldCharType="end"/>
    </w:r>
  </w:p>
  <w:p w14:paraId="3085969B" w14:textId="66DFAF65"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6170E7">
      <w:rPr>
        <w:noProof/>
      </w:rPr>
      <w:t>01.05.23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4AC83"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6BB03" w14:textId="77777777" w:rsidR="0022757F" w:rsidRDefault="0022757F">
      <w:r>
        <w:rPr>
          <w:b/>
        </w:rPr>
        <w:t>_______________</w:t>
      </w:r>
    </w:p>
  </w:footnote>
  <w:footnote w:type="continuationSeparator" w:id="0">
    <w:p w14:paraId="1E30FDB4" w14:textId="77777777" w:rsidR="0022757F" w:rsidRDefault="0022757F">
      <w:r>
        <w:continuationSeparator/>
      </w:r>
    </w:p>
  </w:footnote>
  <w:footnote w:id="1">
    <w:p w14:paraId="55C981A4" w14:textId="77777777" w:rsidR="00425260" w:rsidRDefault="00425260" w:rsidP="00425260">
      <w:pPr>
        <w:pStyle w:val="Notedebasdepage"/>
        <w:rPr>
          <w:lang w:val="en-US"/>
        </w:rPr>
      </w:pPr>
      <w:r>
        <w:rPr>
          <w:rStyle w:val="Appelnotedebasdep"/>
        </w:rPr>
        <w:t>15</w:t>
      </w:r>
      <w:r>
        <w:rPr>
          <w:rStyle w:val="Appelnotedebasdep"/>
          <w:i/>
          <w:iCs/>
        </w:rPr>
        <w:t>bis</w:t>
      </w:r>
      <w:r>
        <w:rPr>
          <w:i/>
          <w:iCs/>
        </w:rPr>
        <w:t xml:space="preserve"> </w:t>
      </w:r>
      <w:r>
        <w:t>For frequency assignments recorded in the List and brought into use before 23 November 2019, the criteria of § 2.2 of this Annex are not applicable.</w:t>
      </w:r>
      <w:r>
        <w:rPr>
          <w:sz w:val="16"/>
          <w:szCs w:val="16"/>
        </w:rPr>
        <w:t>     (WRC-19)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A4CDE"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6573B40B" w14:textId="77777777" w:rsidR="00A066F1" w:rsidRPr="00A066F1" w:rsidRDefault="00BC75DE" w:rsidP="00241FA2">
    <w:pPr>
      <w:pStyle w:val="En-tte"/>
    </w:pPr>
    <w:r>
      <w:t>WRC</w:t>
    </w:r>
    <w:r w:rsidR="006D70B0">
      <w:t>23</w:t>
    </w:r>
    <w:r w:rsidR="00A066F1">
      <w:t>/</w:t>
    </w:r>
    <w:bookmarkStart w:id="26" w:name="OLE_LINK1"/>
    <w:bookmarkStart w:id="27" w:name="OLE_LINK2"/>
    <w:bookmarkStart w:id="28" w:name="OLE_LINK3"/>
    <w:r w:rsidR="00EB55C6">
      <w:t>4782(Add.22)(Add.4)</w:t>
    </w:r>
    <w:bookmarkEnd w:id="26"/>
    <w:bookmarkEnd w:id="27"/>
    <w:bookmarkEnd w:id="28"/>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TB">
    <w15:presenceInfo w15:providerId="None" w15:userId="PT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74CB9"/>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25260"/>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170E7"/>
    <w:rsid w:val="00645B7D"/>
    <w:rsid w:val="00657DE0"/>
    <w:rsid w:val="00685313"/>
    <w:rsid w:val="00692833"/>
    <w:rsid w:val="006A6E9B"/>
    <w:rsid w:val="006B7C2A"/>
    <w:rsid w:val="006C23DA"/>
    <w:rsid w:val="006C2F4D"/>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79F9E5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F9677B"/>
  </w:style>
  <w:style w:type="paragraph" w:customStyle="1" w:styleId="toc0">
    <w:name w:val="toc 0"/>
    <w:basedOn w:val="Normal"/>
    <w:next w:val="TM1"/>
    <w:rsid w:val="002B1880"/>
    <w:pPr>
      <w:tabs>
        <w:tab w:val="clear" w:pos="1134"/>
        <w:tab w:val="clear" w:pos="1871"/>
        <w:tab w:val="clear" w:pos="2268"/>
        <w:tab w:val="right" w:pos="9781"/>
      </w:tabs>
    </w:pPr>
    <w:rPr>
      <w:b/>
    </w:rPr>
  </w:style>
  <w:style w:type="character" w:customStyle="1" w:styleId="ApprefBold">
    <w:name w:val="App_ref + Bold"/>
    <w:basedOn w:val="Appref"/>
    <w:rsid w:val="00ED125F"/>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oleObject1.bin"/><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R23-WRC23-C-4782!A22-A4!MSW-E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6E7D424-A216-42C4-B1D4-90FD0320B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16425118-4E34-4DED-8886-F07F18DCE468}">
  <ds:schemaRefs>
    <ds:schemaRef ds:uri="http://schemas.openxmlformats.org/officeDocument/2006/bibliography"/>
  </ds:schemaRefs>
</ds:datastoreItem>
</file>

<file path=customXml/itemProps4.xml><?xml version="1.0" encoding="utf-8"?>
<ds:datastoreItem xmlns:ds="http://schemas.openxmlformats.org/officeDocument/2006/customXml" ds:itemID="{AA99C536-FE0A-46E0-B869-E259690A24D8}">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F4064044-3CDF-41BC-980F-161F5A7F78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3031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R23-WRC23-C-4782!A22-A4!MSW-E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2023-05-30T17:31:00Z</dcterms:created>
  <dcterms:modified xsi:type="dcterms:W3CDTF">2023-05-30T17:31:00Z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